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9223 „Metalų ir lydinių korozija. Atmosferų koroziškumas.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koroziškumo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>Spyruoklinės poveržlės arba kontraveržlės</w:t>
            </w:r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>Suveržimo kokybė tikrinama 0,30 mm storio tarpumačiu,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710D" w14:textId="77777777" w:rsidR="008B51DF" w:rsidRDefault="008B51DF" w:rsidP="00387992">
      <w:pPr>
        <w:spacing w:after="0" w:line="240" w:lineRule="auto"/>
      </w:pPr>
      <w:r>
        <w:separator/>
      </w:r>
    </w:p>
  </w:endnote>
  <w:endnote w:type="continuationSeparator" w:id="0">
    <w:p w14:paraId="26712680" w14:textId="77777777" w:rsidR="008B51DF" w:rsidRDefault="008B51D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E31B" w14:textId="77777777" w:rsidR="008B51DF" w:rsidRDefault="008B51DF" w:rsidP="00387992">
      <w:pPr>
        <w:spacing w:after="0" w:line="240" w:lineRule="auto"/>
      </w:pPr>
      <w:r>
        <w:separator/>
      </w:r>
    </w:p>
  </w:footnote>
  <w:footnote w:type="continuationSeparator" w:id="0">
    <w:p w14:paraId="7255E2D5" w14:textId="77777777" w:rsidR="008B51DF" w:rsidRDefault="008B51DF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PVIS-896619045-375</_dlc_DocId>
    <_dlc_DocIdUrl xmlns="58896280-883f-49e1-8f2c-86b01e3ff616">
      <Url>https://projektai.intranet.litgrid.eu/PWA/Pušaloto TP/_layouts/15/DocIdRedir.aspx?ID=PVIS-896619045-375</Url>
      <Description>PVIS-896619045-375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68BBA0-6C32-43ED-908A-E23AB73CA518}"/>
</file>

<file path=customXml/itemProps3.xml><?xml version="1.0" encoding="utf-8"?>
<ds:datastoreItem xmlns:ds="http://schemas.openxmlformats.org/officeDocument/2006/customXml" ds:itemID="{1C3863B6-6860-434E-BD2F-7AD13B4D590C}"/>
</file>

<file path=customXml/itemProps4.xml><?xml version="1.0" encoding="utf-8"?>
<ds:datastoreItem xmlns:ds="http://schemas.openxmlformats.org/officeDocument/2006/customXml" ds:itemID="{A6D2549F-D9CB-4508-A9D3-49335E38D4BB}"/>
</file>

<file path=customXml/itemProps5.xml><?xml version="1.0" encoding="utf-8"?>
<ds:datastoreItem xmlns:ds="http://schemas.openxmlformats.org/officeDocument/2006/customXml" ds:itemID="{0B8A13CE-F114-4263-B33D-290C40E53D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6</cp:revision>
  <cp:lastPrinted>2014-01-17T08:07:00Z</cp:lastPrinted>
  <dcterms:created xsi:type="dcterms:W3CDTF">2022-12-21T18:10:00Z</dcterms:created>
  <dcterms:modified xsi:type="dcterms:W3CDTF">2022-12-22T07:25:00Z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0x01010066872F3CC8F7D84995438B893169A080020012B54CAB2C54F34EB50505BB8D4A944E</vt:lpwstr>
  </property>
  <property fmtid="{D5CDD505-2E9C-101B-9397-08002B2CF9AE}" pid="10" name="_dlc_DocIdItemGuid">
    <vt:lpwstr>f44d4d64-2298-460f-895d-9d9c8b3117fa</vt:lpwstr>
  </property>
</Properties>
</file>